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4596" w:type="dxa"/>
        <w:jc w:val="center"/>
        <w:tblLook w:val="04A0" w:firstRow="1" w:lastRow="0" w:firstColumn="1" w:lastColumn="0" w:noHBand="0" w:noVBand="1"/>
      </w:tblPr>
      <w:tblGrid>
        <w:gridCol w:w="4390"/>
        <w:gridCol w:w="10206"/>
      </w:tblGrid>
      <w:tr w:rsidR="00FD028A" w:rsidRPr="00C05D70" w:rsidTr="00714E8C">
        <w:trPr>
          <w:trHeight w:val="1453"/>
          <w:jc w:val="center"/>
        </w:trPr>
        <w:tc>
          <w:tcPr>
            <w:tcW w:w="14596" w:type="dxa"/>
            <w:gridSpan w:val="2"/>
            <w:shd w:val="clear" w:color="auto" w:fill="1F497D" w:themeFill="text2"/>
            <w:vAlign w:val="center"/>
          </w:tcPr>
          <w:p w:rsidR="00FD028A" w:rsidRDefault="00F72158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Cs w:val="19"/>
              </w:rPr>
            </w:pPr>
            <w:r w:rsidRPr="00C05D70">
              <w:rPr>
                <w:rFonts w:ascii="Arial" w:hAnsi="Arial" w:cs="Arial"/>
                <w:b/>
                <w:color w:val="FFFFFF" w:themeColor="background1"/>
                <w:szCs w:val="19"/>
              </w:rPr>
              <w:t>Hodnotiaci hárok odborného hodnotenia žiadosti o nenávratný finančný príspevok</w:t>
            </w:r>
            <w:r w:rsidR="003C141E" w:rsidRPr="00C05D70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1"/>
            </w:r>
          </w:p>
          <w:p w:rsidR="005435C3" w:rsidRPr="00C05D70" w:rsidRDefault="005435C3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794"/>
          <w:jc w:val="center"/>
        </w:trPr>
        <w:tc>
          <w:tcPr>
            <w:tcW w:w="4390" w:type="dxa"/>
            <w:vAlign w:val="center"/>
          </w:tcPr>
          <w:p w:rsidR="007736B4" w:rsidRPr="00C05D70" w:rsidRDefault="007736B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206" w:type="dxa"/>
            <w:vAlign w:val="center"/>
          </w:tcPr>
          <w:p w:rsidR="007736B4" w:rsidRPr="00E52A48" w:rsidRDefault="00E52A4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7736B4" w:rsidRPr="00C05D70" w:rsidTr="00594104">
        <w:trPr>
          <w:trHeight w:val="794"/>
          <w:jc w:val="center"/>
        </w:trPr>
        <w:tc>
          <w:tcPr>
            <w:tcW w:w="4390" w:type="dxa"/>
            <w:vAlign w:val="center"/>
          </w:tcPr>
          <w:p w:rsidR="007736B4" w:rsidRPr="00C05D70" w:rsidRDefault="007736B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206" w:type="dxa"/>
            <w:vAlign w:val="center"/>
          </w:tcPr>
          <w:p w:rsidR="007736B4" w:rsidRPr="00C05D70" w:rsidRDefault="00167CD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</w:tr>
      <w:tr w:rsidR="007736B4" w:rsidRPr="00C05D70" w:rsidTr="00714E8C">
        <w:trPr>
          <w:trHeight w:val="255"/>
          <w:jc w:val="center"/>
        </w:trPr>
        <w:tc>
          <w:tcPr>
            <w:tcW w:w="4390" w:type="dxa"/>
          </w:tcPr>
          <w:p w:rsidR="007736B4" w:rsidRPr="00C05D70" w:rsidRDefault="007736B4" w:rsidP="00CF63F3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206" w:type="dxa"/>
          </w:tcPr>
          <w:p w:rsidR="007736B4" w:rsidRDefault="00167CDA" w:rsidP="001E1B69">
            <w:pPr>
              <w:pStyle w:val="Defaul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67CD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Špecifický cieľ 5.1.1 – </w:t>
            </w:r>
            <w:r w:rsidR="001E1B69" w:rsidRPr="001E1B69">
              <w:rPr>
                <w:rFonts w:ascii="Arial" w:hAnsi="Arial" w:cs="Arial"/>
                <w:b/>
                <w:bCs/>
                <w:sz w:val="19"/>
                <w:szCs w:val="19"/>
              </w:rPr>
              <w:t>Zvýšenie zamestnanosti na miestnej úrovni podporou podnikania a inovácií - financovanie prevádzkových nákladov MAS</w:t>
            </w:r>
          </w:p>
          <w:p w:rsidR="00CF63F3" w:rsidRPr="00E52A48" w:rsidRDefault="00CF63F3" w:rsidP="001E1B69">
            <w:pPr>
              <w:pStyle w:val="Default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77709F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714E8C" w:rsidRDefault="00714E8C"/>
    <w:p w:rsidR="001E1B69" w:rsidRDefault="001E1B69"/>
    <w:p w:rsidR="001E1B69" w:rsidRDefault="001E1B69"/>
    <w:tbl>
      <w:tblPr>
        <w:tblStyle w:val="Mriekatabuky"/>
        <w:tblW w:w="14787" w:type="dxa"/>
        <w:jc w:val="center"/>
        <w:tblLook w:val="04A0" w:firstRow="1" w:lastRow="0" w:firstColumn="1" w:lastColumn="0" w:noHBand="0" w:noVBand="1"/>
      </w:tblPr>
      <w:tblGrid>
        <w:gridCol w:w="582"/>
        <w:gridCol w:w="3341"/>
        <w:gridCol w:w="3706"/>
        <w:gridCol w:w="1276"/>
        <w:gridCol w:w="5882"/>
      </w:tblGrid>
      <w:tr w:rsidR="00712611" w:rsidRPr="00C05D70" w:rsidTr="001E1B69">
        <w:trPr>
          <w:jc w:val="center"/>
        </w:trPr>
        <w:tc>
          <w:tcPr>
            <w:tcW w:w="582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P.č.</w:t>
            </w:r>
          </w:p>
        </w:tc>
        <w:tc>
          <w:tcPr>
            <w:tcW w:w="3341" w:type="dxa"/>
            <w:shd w:val="clear" w:color="auto" w:fill="8DB3E2"/>
          </w:tcPr>
          <w:p w:rsidR="006647CF" w:rsidRPr="00C05D70" w:rsidRDefault="00ED45FB" w:rsidP="006909F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C05D70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3706" w:type="dxa"/>
            <w:shd w:val="clear" w:color="auto" w:fill="8DB3E2"/>
          </w:tcPr>
          <w:p w:rsidR="006647CF" w:rsidRPr="00C05D70" w:rsidRDefault="0083042E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276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5882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712611" w:rsidRPr="00C05D70" w:rsidTr="001E1B69">
        <w:trPr>
          <w:trHeight w:val="776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4748A9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:rsidR="006647CF" w:rsidRPr="00C05D70" w:rsidRDefault="001E1B69" w:rsidP="00167CDA">
            <w:pPr>
              <w:spacing w:before="120" w:after="120"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programovou stratégiou IROP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6647CF" w:rsidRPr="00712611" w:rsidRDefault="00712611" w:rsidP="00167CD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a PO </w:t>
            </w:r>
            <w:r w:rsidR="00167CDA"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6647CF" w:rsidRPr="00C05D70" w:rsidRDefault="00712611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1E1B69">
        <w:trPr>
          <w:trHeight w:val="126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6647CF" w:rsidRPr="00C05D70" w:rsidRDefault="00167CDA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341" w:type="dxa"/>
            <w:shd w:val="clear" w:color="auto" w:fill="auto"/>
            <w:vAlign w:val="center"/>
          </w:tcPr>
          <w:p w:rsidR="006647CF" w:rsidRPr="00C05D70" w:rsidRDefault="001E1B69" w:rsidP="001E1B69">
            <w:pPr>
              <w:spacing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F61F4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6647CF" w:rsidRPr="00C05D70" w:rsidRDefault="00167CDA" w:rsidP="00DE6856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687032835"/>
            <w:placeholder>
              <w:docPart w:val="8ED0F74B7D744B42BC0289F980323C8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6647CF" w:rsidRPr="00C05D70" w:rsidRDefault="00B50A6D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67CDA" w:rsidRPr="00C05D70" w:rsidTr="001E1B69">
        <w:trPr>
          <w:trHeight w:val="1116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67CDA" w:rsidRDefault="00167CDA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341" w:type="dxa"/>
            <w:shd w:val="clear" w:color="auto" w:fill="auto"/>
            <w:vAlign w:val="center"/>
          </w:tcPr>
          <w:p w:rsidR="00167CDA" w:rsidRPr="00A207AB" w:rsidRDefault="001E1B69" w:rsidP="001E1B6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BF2CDD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Posúdenie vhodnosti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</w:t>
            </w:r>
            <w:r w:rsidRPr="00BF2CDD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avrhovaných aktivít z vecného a časového hľadiska 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67CDA" w:rsidRPr="00712611" w:rsidRDefault="00167CDA" w:rsidP="00DE6856">
            <w:pPr>
              <w:spacing w:before="120"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05938790"/>
            <w:placeholder>
              <w:docPart w:val="7DBDB2C26F2442F0A40B60A2813D87D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67CDA" w:rsidRDefault="00167CDA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167CDA" w:rsidRPr="00C05D70" w:rsidRDefault="00167CDA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67CDA" w:rsidRPr="00C05D70" w:rsidTr="001E1B69">
        <w:trPr>
          <w:trHeight w:val="767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67CDA" w:rsidRDefault="00167CDA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341" w:type="dxa"/>
            <w:shd w:val="clear" w:color="auto" w:fill="auto"/>
            <w:vAlign w:val="center"/>
          </w:tcPr>
          <w:p w:rsidR="00167CDA" w:rsidRPr="00A207AB" w:rsidRDefault="001E1B69" w:rsidP="008D0A2A">
            <w:pPr>
              <w:spacing w:before="120" w:after="120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67CDA" w:rsidRPr="00712611" w:rsidRDefault="00167CDA" w:rsidP="00DE6856">
            <w:pPr>
              <w:spacing w:before="120"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34917106"/>
            <w:placeholder>
              <w:docPart w:val="08E348BD0FEF4EEBB6643082D3670A7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67CDA" w:rsidRDefault="00167CDA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167CDA" w:rsidRPr="00C05D70" w:rsidRDefault="00167CDA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E1B69" w:rsidRPr="00C05D70" w:rsidTr="000B3B4E">
        <w:trPr>
          <w:trHeight w:val="1135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E1B69" w:rsidRDefault="001E1B69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3341" w:type="dxa"/>
            <w:shd w:val="clear" w:color="auto" w:fill="auto"/>
            <w:vAlign w:val="center"/>
          </w:tcPr>
          <w:p w:rsidR="001E1B69" w:rsidRPr="00152E2E" w:rsidRDefault="001E1B69" w:rsidP="001E1B69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BD1F2C"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  <w:t xml:space="preserve">SWOT analýza projektu 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E1B69" w:rsidRDefault="001E1B69" w:rsidP="008D0A2A">
            <w:pPr>
              <w:spacing w:before="120" w:after="120"/>
              <w:jc w:val="center"/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305354523"/>
            <w:placeholder>
              <w:docPart w:val="125F7B37F214454EB85D274A23925B79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E1B69" w:rsidRDefault="001E1B69" w:rsidP="007D4DD4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1E1B69" w:rsidRPr="00C05D70" w:rsidRDefault="001E1B69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E1B69" w:rsidRPr="00C05D70" w:rsidTr="001E1B69">
        <w:trPr>
          <w:trHeight w:val="1135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E1B69" w:rsidRDefault="001E1B69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341" w:type="dxa"/>
            <w:shd w:val="clear" w:color="auto" w:fill="auto"/>
          </w:tcPr>
          <w:p w:rsidR="00AF129E" w:rsidRDefault="00AF129E" w:rsidP="00AF129E">
            <w:pPr>
              <w:widowControl w:val="0"/>
              <w:jc w:val="both"/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</w:pPr>
          </w:p>
          <w:p w:rsidR="001E1B69" w:rsidRPr="00704EBA" w:rsidRDefault="00AF129E" w:rsidP="00AF129E">
            <w:pPr>
              <w:widowControl w:val="0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AF129E"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  <w:t>Posúdenie administratívnych a odborných kapacít na riadenie a realizáciu projektu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E1B69" w:rsidRPr="007D4DD4" w:rsidRDefault="001E1B69" w:rsidP="008D0A2A">
            <w:pPr>
              <w:spacing w:before="120" w:after="120"/>
              <w:jc w:val="center"/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Administratívna a 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89576411"/>
            <w:placeholder>
              <w:docPart w:val="6E3FAA09D07B4E57BFE89CA9CCE0B49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E1B69" w:rsidRDefault="001E1B69" w:rsidP="007D4DD4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1E1B69" w:rsidRPr="00C05D70" w:rsidRDefault="001E1B69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E1B69" w:rsidRPr="00C05D70" w:rsidTr="001E1B69">
        <w:trPr>
          <w:trHeight w:val="785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E1B69" w:rsidRDefault="001E1B69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341" w:type="dxa"/>
            <w:shd w:val="clear" w:color="auto" w:fill="auto"/>
          </w:tcPr>
          <w:p w:rsidR="001E1B69" w:rsidRDefault="001E1B69" w:rsidP="008D0A2A">
            <w:pPr>
              <w:spacing w:before="120" w:after="120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E1B69" w:rsidRPr="007D4DD4" w:rsidRDefault="001E1B69" w:rsidP="008D0A2A">
            <w:pPr>
              <w:spacing w:before="120" w:after="120"/>
              <w:jc w:val="center"/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Administratívna a 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775435298"/>
            <w:placeholder>
              <w:docPart w:val="538DC43C81A6435293DAF7DACAA4EC6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E1B69" w:rsidRDefault="001E1B69" w:rsidP="007D4DD4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1E1B69" w:rsidRPr="00C05D70" w:rsidRDefault="001E1B69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E1B69" w:rsidRPr="00C05D70" w:rsidTr="001E1B69">
        <w:trPr>
          <w:trHeight w:val="785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E1B69" w:rsidRPr="00C05D70" w:rsidRDefault="001E1B69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4.1</w:t>
            </w:r>
          </w:p>
        </w:tc>
        <w:tc>
          <w:tcPr>
            <w:tcW w:w="3341" w:type="dxa"/>
            <w:shd w:val="clear" w:color="auto" w:fill="auto"/>
          </w:tcPr>
          <w:p w:rsidR="001E1B69" w:rsidRPr="005D230B" w:rsidRDefault="001E1B69" w:rsidP="008D0A2A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24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E1B69" w:rsidRPr="007D4DD4" w:rsidRDefault="001E1B69" w:rsidP="008D0A2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5016390"/>
            <w:placeholder>
              <w:docPart w:val="7CF49BD1EBB74ABAA800EAFA1A59E4A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E1B69" w:rsidRDefault="001E1B69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1E1B69" w:rsidRPr="00C05D70" w:rsidRDefault="001E1B69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E1B69" w:rsidRPr="00C05D70" w:rsidTr="001E1B69">
        <w:trPr>
          <w:trHeight w:val="801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E1B69" w:rsidRPr="00C05D70" w:rsidRDefault="001E1B69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341" w:type="dxa"/>
            <w:shd w:val="clear" w:color="auto" w:fill="auto"/>
          </w:tcPr>
          <w:p w:rsidR="001E1B69" w:rsidRPr="005D230B" w:rsidRDefault="001E1B69" w:rsidP="001E1B69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>
              <w:rPr>
                <w:rStyle w:val="Odkaznapoznmkupodiarou"/>
                <w:rFonts w:ascii="Arial" w:hAnsi="Arial" w:cs="Arial"/>
                <w:color w:val="000000"/>
                <w:sz w:val="19"/>
                <w:szCs w:val="19"/>
              </w:rPr>
              <w:footnoteReference w:id="5"/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E1B69" w:rsidRPr="007D4DD4" w:rsidRDefault="001E1B69" w:rsidP="008D0A2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99951372"/>
            <w:placeholder>
              <w:docPart w:val="DD9E40F2A6DB4FB488B9CAE835456134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E1B69" w:rsidRDefault="001E1B69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1E1B69" w:rsidRPr="00C05D70" w:rsidRDefault="001E1B69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E1B69" w:rsidRPr="00C05D70" w:rsidTr="001E1B69">
        <w:trPr>
          <w:trHeight w:val="801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E1B69" w:rsidRDefault="001E1B69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341" w:type="dxa"/>
            <w:shd w:val="clear" w:color="auto" w:fill="auto"/>
            <w:vAlign w:val="center"/>
          </w:tcPr>
          <w:p w:rsidR="001E1B69" w:rsidRPr="00152E2E" w:rsidRDefault="001E1B69" w:rsidP="001E1B69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E1B69" w:rsidRPr="007D4DD4" w:rsidRDefault="001E1B69" w:rsidP="008D0A2A">
            <w:pPr>
              <w:spacing w:before="120" w:after="120"/>
              <w:jc w:val="center"/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883817803"/>
            <w:placeholder>
              <w:docPart w:val="7C0CBA322A5F4764BA671556C9B2122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E1B69" w:rsidRDefault="001E1B69" w:rsidP="007D4DD4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1E1B69" w:rsidRPr="00C05D70" w:rsidRDefault="001E1B69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5E47CF" w:rsidRDefault="005E47C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DE6856" w:rsidRPr="00051F94" w:rsidRDefault="00DE6856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051F94">
        <w:rPr>
          <w:rFonts w:ascii="Arial" w:hAnsi="Arial" w:cs="Arial"/>
          <w:b/>
          <w:color w:val="000000" w:themeColor="text1"/>
          <w:szCs w:val="19"/>
        </w:rPr>
        <w:t>Sumarizačný prehľad hodnotiacich kritérií</w:t>
      </w:r>
    </w:p>
    <w:tbl>
      <w:tblPr>
        <w:tblStyle w:val="TableGrid6"/>
        <w:tblW w:w="5234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2412"/>
        <w:gridCol w:w="8505"/>
        <w:gridCol w:w="1459"/>
        <w:gridCol w:w="1515"/>
        <w:gridCol w:w="994"/>
      </w:tblGrid>
      <w:tr w:rsidR="00DE6856" w:rsidRPr="00051F94" w:rsidTr="002E499D">
        <w:tc>
          <w:tcPr>
            <w:tcW w:w="8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2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75655F" w:rsidP="0075655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001BCD" w:rsidRPr="00051F94" w:rsidTr="002E499D">
        <w:trPr>
          <w:trHeight w:hRule="exact" w:val="1243"/>
        </w:trPr>
        <w:tc>
          <w:tcPr>
            <w:tcW w:w="81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E6856" w:rsidRPr="001A6D43" w:rsidRDefault="00DE6856" w:rsidP="0075655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 w:rsidR="0075655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75655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1.1 </w:t>
            </w:r>
            <w:r w:rsidR="001E1B69"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programovou stratégiou IROP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566"/>
        </w:trPr>
        <w:tc>
          <w:tcPr>
            <w:tcW w:w="81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1E1B69" w:rsidRPr="00051F94" w:rsidRDefault="001E1B69" w:rsidP="00001BCD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2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1B69" w:rsidRPr="002127C2" w:rsidRDefault="001E1B69" w:rsidP="00560B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2.1 </w:t>
            </w:r>
            <w:r w:rsidRPr="00F61F4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1B69" w:rsidRPr="002127C2" w:rsidRDefault="001E1B69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1B69" w:rsidRPr="002127C2" w:rsidRDefault="001E1B69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1B69" w:rsidRPr="002127C2" w:rsidRDefault="001E1B69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554"/>
        </w:trPr>
        <w:tc>
          <w:tcPr>
            <w:tcW w:w="810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8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2127C2" w:rsidRDefault="001E1B69" w:rsidP="00560B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BF2CDD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Posúdenie vhodnosti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</w:t>
            </w:r>
            <w:r w:rsidRPr="00BF2CDD">
              <w:rPr>
                <w:rFonts w:ascii="Arial" w:hAnsi="Arial" w:cs="Arial"/>
                <w:color w:val="000000" w:themeColor="text1"/>
                <w:sz w:val="19"/>
                <w:szCs w:val="19"/>
              </w:rPr>
              <w:t>avrhovaných aktivít z vecného a časového hľadiska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2127C2" w:rsidRDefault="001E1B69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2127C2" w:rsidRDefault="001E1B69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2127C2" w:rsidRDefault="001E1B69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561"/>
        </w:trPr>
        <w:tc>
          <w:tcPr>
            <w:tcW w:w="810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8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 xml:space="preserve">2.3 </w:t>
            </w: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561"/>
        </w:trPr>
        <w:tc>
          <w:tcPr>
            <w:tcW w:w="810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8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2.4 </w:t>
            </w:r>
            <w:r w:rsidRPr="00BD1F2C"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  <w:t>SWOT analýza projektu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632"/>
        </w:trPr>
        <w:tc>
          <w:tcPr>
            <w:tcW w:w="81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1E1B69" w:rsidRPr="001A6D43" w:rsidRDefault="001E1B69" w:rsidP="00001BCD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lastRenderedPageBreak/>
              <w:t>Administratívna a prevádzková kapacita žiadateľa</w:t>
            </w:r>
          </w:p>
        </w:tc>
        <w:tc>
          <w:tcPr>
            <w:tcW w:w="2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E1B69" w:rsidRPr="00051F94" w:rsidRDefault="001E1B69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3.1 </w:t>
            </w:r>
            <w:r w:rsidR="00AF129E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 riadenie a realizáciu projektu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597"/>
        </w:trPr>
        <w:tc>
          <w:tcPr>
            <w:tcW w:w="81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1E1B69" w:rsidRPr="001A6D43" w:rsidRDefault="001E1B69" w:rsidP="00001BCD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3.2</w:t>
            </w: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Posúdenie prevádzkovej  a technickej udržateľnosti projektu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646"/>
        </w:trPr>
        <w:tc>
          <w:tcPr>
            <w:tcW w:w="81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1E1B69" w:rsidRPr="001A6D43" w:rsidRDefault="001E1B69" w:rsidP="00001BCD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285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4.1 </w:t>
            </w:r>
            <w:r w:rsidRPr="0021224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550"/>
        </w:trPr>
        <w:tc>
          <w:tcPr>
            <w:tcW w:w="810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1B69" w:rsidRPr="00051F94" w:rsidRDefault="001E1B69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8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550"/>
        </w:trPr>
        <w:tc>
          <w:tcPr>
            <w:tcW w:w="81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85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4.3 </w:t>
            </w: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</w:tbl>
    <w:p w:rsidR="005E47CF" w:rsidRDefault="005E47CF" w:rsidP="005E47CF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 w:val="19"/>
          <w:szCs w:val="19"/>
        </w:rPr>
      </w:pPr>
    </w:p>
    <w:p w:rsidR="005E47CF" w:rsidRDefault="005E47CF" w:rsidP="005E47CF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 w:val="19"/>
          <w:szCs w:val="19"/>
        </w:rPr>
      </w:pPr>
      <w:r w:rsidRPr="002127C2">
        <w:rPr>
          <w:rFonts w:ascii="Arial" w:hAnsi="Arial" w:cs="Arial"/>
          <w:b/>
          <w:color w:val="000000" w:themeColor="text1"/>
          <w:sz w:val="19"/>
          <w:szCs w:val="19"/>
        </w:rPr>
        <w:t>Na splnenie kritérií odborného hodnotenia musia byť vyhodnotené kladne všetky vylučujúce hodnotiace kritériá.</w:t>
      </w:r>
    </w:p>
    <w:p w:rsidR="001E1B69" w:rsidRDefault="001E1B69" w:rsidP="005E47CF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 w:val="19"/>
          <w:szCs w:val="19"/>
        </w:rPr>
      </w:pPr>
    </w:p>
    <w:p w:rsidR="001E1B69" w:rsidRDefault="001E1B69" w:rsidP="005E47CF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 w:val="19"/>
          <w:szCs w:val="19"/>
        </w:rPr>
      </w:pPr>
    </w:p>
    <w:tbl>
      <w:tblPr>
        <w:tblStyle w:val="Mriekatabuky"/>
        <w:tblW w:w="1409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1261"/>
      </w:tblGrid>
      <w:tr w:rsidR="0075655F" w:rsidRPr="00C05D70" w:rsidTr="005E47CF">
        <w:trPr>
          <w:trHeight w:val="761"/>
        </w:trPr>
        <w:tc>
          <w:tcPr>
            <w:tcW w:w="14091" w:type="dxa"/>
            <w:gridSpan w:val="2"/>
            <w:shd w:val="clear" w:color="auto" w:fill="CCFFFF"/>
            <w:vAlign w:val="center"/>
          </w:tcPr>
          <w:p w:rsidR="0075655F" w:rsidRPr="00C05D70" w:rsidRDefault="0075655F" w:rsidP="005E47CF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Vyhodnotenie </w:t>
            </w:r>
            <w:r w:rsidR="005E47CF">
              <w:rPr>
                <w:rFonts w:ascii="Arial" w:hAnsi="Arial" w:cs="Arial"/>
                <w:b/>
                <w:sz w:val="19"/>
                <w:szCs w:val="19"/>
              </w:rPr>
              <w:t xml:space="preserve">hodnotiacich </w:t>
            </w:r>
            <w:r>
              <w:rPr>
                <w:rFonts w:ascii="Arial" w:hAnsi="Arial" w:cs="Arial"/>
                <w:b/>
                <w:sz w:val="19"/>
                <w:szCs w:val="19"/>
              </w:rPr>
              <w:t>kritérií</w:t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75655F" w:rsidRPr="00C05D70" w:rsidTr="005E47CF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0364650E2BE9404FA6D68DA529159FA8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261" w:type="dxa"/>
                <w:shd w:val="clear" w:color="auto" w:fill="FFFFFF" w:themeFill="background1"/>
                <w:vAlign w:val="center"/>
              </w:tcPr>
              <w:p w:rsidR="0075655F" w:rsidRPr="00C05D70" w:rsidRDefault="0075655F" w:rsidP="00560BB0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75655F" w:rsidRPr="00C05D70" w:rsidTr="005E47CF">
        <w:tc>
          <w:tcPr>
            <w:tcW w:w="14091" w:type="dxa"/>
            <w:gridSpan w:val="2"/>
            <w:vAlign w:val="center"/>
          </w:tcPr>
          <w:p w:rsidR="0075655F" w:rsidRPr="001941BE" w:rsidRDefault="0075655F" w:rsidP="00560BB0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5655F" w:rsidRPr="00C05D70" w:rsidTr="005E47CF">
        <w:tc>
          <w:tcPr>
            <w:tcW w:w="14091" w:type="dxa"/>
            <w:gridSpan w:val="2"/>
            <w:shd w:val="clear" w:color="auto" w:fill="CCFFFF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75655F" w:rsidRPr="00C05D70" w:rsidTr="001E1B69">
        <w:trPr>
          <w:trHeight w:val="2171"/>
        </w:trPr>
        <w:tc>
          <w:tcPr>
            <w:tcW w:w="14091" w:type="dxa"/>
            <w:gridSpan w:val="2"/>
            <w:vAlign w:val="center"/>
          </w:tcPr>
          <w:p w:rsidR="0075655F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75655F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5655F" w:rsidRPr="00C05D70" w:rsidTr="005E47CF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261" w:type="dxa"/>
            <w:shd w:val="clear" w:color="auto" w:fill="FFFFFF" w:themeFill="background1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5655F" w:rsidRPr="00C05D70" w:rsidTr="005E47CF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75655F" w:rsidRPr="00C05D70" w:rsidRDefault="0075655F" w:rsidP="00927AA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261" w:type="dxa"/>
            <w:shd w:val="clear" w:color="auto" w:fill="FFFFFF" w:themeFill="background1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5655F" w:rsidRPr="00C05D70" w:rsidTr="005E47CF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261" w:type="dxa"/>
            <w:shd w:val="clear" w:color="auto" w:fill="FFFFFF" w:themeFill="background1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C32B5" w:rsidRPr="00C05D70" w:rsidTr="005E47CF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5C32B5" w:rsidRPr="00C05D70" w:rsidRDefault="005C32B5" w:rsidP="00560BB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</w:p>
        </w:tc>
        <w:tc>
          <w:tcPr>
            <w:tcW w:w="11261" w:type="dxa"/>
            <w:shd w:val="clear" w:color="auto" w:fill="FFFFFF" w:themeFill="background1"/>
            <w:vAlign w:val="center"/>
          </w:tcPr>
          <w:p w:rsidR="005C32B5" w:rsidRPr="00C05D70" w:rsidRDefault="005C32B5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tbl>
      <w:tblPr>
        <w:tblStyle w:val="Mriekatabuky2"/>
        <w:tblW w:w="1409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0265"/>
      </w:tblGrid>
      <w:tr w:rsidR="005E47CF" w:rsidRPr="00C05D70" w:rsidTr="005E47CF">
        <w:trPr>
          <w:trHeight w:val="840"/>
        </w:trPr>
        <w:tc>
          <w:tcPr>
            <w:tcW w:w="14091" w:type="dxa"/>
            <w:gridSpan w:val="2"/>
            <w:shd w:val="clear" w:color="auto" w:fill="FFFFFF" w:themeFill="background1"/>
          </w:tcPr>
          <w:p w:rsidR="005E47CF" w:rsidRPr="00B60573" w:rsidRDefault="005E47CF" w:rsidP="00560BB0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D3316A" w:rsidRDefault="005E47CF" w:rsidP="00D3316A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0573D1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0573D1">
              <w:t>.</w:t>
            </w:r>
            <w:r w:rsidR="00D3316A">
              <w:t xml:space="preserve"> </w:t>
            </w:r>
            <w:r w:rsidR="00D3316A">
              <w:rPr>
                <w:rStyle w:val="Odkaznapoznmkupodiarou"/>
              </w:rPr>
              <w:footnoteReference w:id="10"/>
            </w:r>
            <w:r w:rsidR="00D3316A">
              <w:rPr>
                <w:rFonts w:eastAsiaTheme="minorHAnsi" w:cs="Times New Roman"/>
                <w:szCs w:val="24"/>
              </w:rPr>
              <w:t xml:space="preserve"> </w:t>
            </w:r>
          </w:p>
          <w:p w:rsidR="005E47CF" w:rsidRPr="00C05D70" w:rsidRDefault="005E47CF" w:rsidP="000573D1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1"/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Podpis: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c>
          <w:tcPr>
            <w:tcW w:w="14091" w:type="dxa"/>
            <w:gridSpan w:val="2"/>
            <w:shd w:val="clear" w:color="auto" w:fill="FFFFFF" w:themeFill="background1"/>
            <w:vAlign w:val="center"/>
          </w:tcPr>
          <w:p w:rsidR="005E47CF" w:rsidRPr="00B341AC" w:rsidRDefault="005E47CF" w:rsidP="00560BB0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927AAF" w:rsidRDefault="005E47CF" w:rsidP="005C32B5">
            <w:pPr>
              <w:spacing w:line="288" w:lineRule="auto"/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927AAF">
              <w:rPr>
                <w:rStyle w:val="Odkaznapoznmkupodiarou"/>
                <w:rFonts w:ascii="Arial" w:hAnsi="Arial" w:cs="Arial"/>
                <w:szCs w:val="24"/>
              </w:rPr>
              <w:footnoteReference w:id="12"/>
            </w:r>
            <w:r w:rsidR="00927AAF" w:rsidRPr="00927AAF">
              <w:rPr>
                <w:vertAlign w:val="superscript"/>
              </w:rPr>
              <w:t>,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c>
          <w:tcPr>
            <w:tcW w:w="14091" w:type="dxa"/>
            <w:gridSpan w:val="2"/>
            <w:shd w:val="clear" w:color="auto" w:fill="auto"/>
            <w:vAlign w:val="center"/>
          </w:tcPr>
          <w:p w:rsidR="005E47CF" w:rsidRPr="00B341AC" w:rsidRDefault="005E47CF" w:rsidP="00560BB0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C32B5" w:rsidP="005C32B5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3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4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0265" w:type="dxa"/>
            <w:shd w:val="clear" w:color="auto" w:fill="auto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c>
          <w:tcPr>
            <w:tcW w:w="14091" w:type="dxa"/>
            <w:gridSpan w:val="2"/>
            <w:shd w:val="clear" w:color="auto" w:fill="FFFFFF" w:themeFill="background1"/>
            <w:vAlign w:val="center"/>
          </w:tcPr>
          <w:p w:rsidR="005E47CF" w:rsidRPr="00B341AC" w:rsidRDefault="005E47CF" w:rsidP="00560BB0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FD028A" w:rsidRPr="00C05D70" w:rsidRDefault="00FD028A" w:rsidP="00594104">
      <w:pPr>
        <w:spacing w:after="0" w:line="288" w:lineRule="auto"/>
        <w:rPr>
          <w:rFonts w:ascii="Arial" w:hAnsi="Arial" w:cs="Arial"/>
          <w:sz w:val="19"/>
          <w:szCs w:val="19"/>
        </w:rPr>
      </w:pPr>
    </w:p>
    <w:sectPr w:rsidR="00FD028A" w:rsidRPr="00C05D70" w:rsidSect="005E47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17" w:bottom="1135" w:left="1417" w:header="708" w:footer="4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3B8" w:rsidRDefault="00D113B8" w:rsidP="009B44B8">
      <w:pPr>
        <w:spacing w:after="0" w:line="240" w:lineRule="auto"/>
      </w:pPr>
      <w:r>
        <w:separator/>
      </w:r>
    </w:p>
  </w:endnote>
  <w:endnote w:type="continuationSeparator" w:id="0">
    <w:p w:rsidR="00D113B8" w:rsidRDefault="00D113B8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19D" w:rsidRDefault="0038519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961" w:rsidRDefault="007E7961" w:rsidP="00C62823">
    <w:pPr>
      <w:pStyle w:val="Pta"/>
    </w:pPr>
    <w:r>
      <w:t xml:space="preserve"> </w:t>
    </w:r>
    <w:r w:rsidR="00C62823">
      <w:rPr>
        <w:rFonts w:ascii="Arial" w:hAnsi="Arial" w:cs="Arial"/>
        <w:sz w:val="16"/>
        <w:szCs w:val="16"/>
      </w:rPr>
      <w:t xml:space="preserve">Príručka pre odborných hodnotiteľov IROP, verzia </w:t>
    </w:r>
    <w:r w:rsidR="0038519D">
      <w:rPr>
        <w:rFonts w:ascii="Arial" w:hAnsi="Arial" w:cs="Arial"/>
        <w:sz w:val="16"/>
        <w:szCs w:val="16"/>
      </w:rPr>
      <w:t>10</w:t>
    </w:r>
    <w:ins w:id="2" w:author="OM" w:date="2020-02-24T10:13:00Z">
      <w:r w:rsidR="009D0DD6">
        <w:rPr>
          <w:rFonts w:ascii="Arial" w:hAnsi="Arial" w:cs="Arial"/>
          <w:sz w:val="16"/>
          <w:szCs w:val="16"/>
        </w:rPr>
        <w:t>.1</w:t>
      </w:r>
    </w:ins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Pr="00DC716C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Pr="00DC716C">
          <w:rPr>
            <w:rFonts w:ascii="Arial" w:hAnsi="Arial" w:cs="Arial"/>
            <w:sz w:val="16"/>
            <w:szCs w:val="16"/>
          </w:rPr>
          <w:fldChar w:fldCharType="begin"/>
        </w:r>
        <w:r w:rsidRPr="00DC716C">
          <w:rPr>
            <w:rFonts w:ascii="Arial" w:hAnsi="Arial" w:cs="Arial"/>
            <w:sz w:val="16"/>
            <w:szCs w:val="16"/>
          </w:rPr>
          <w:instrText>PAGE   \* MERGEFORMAT</w:instrText>
        </w:r>
        <w:r w:rsidRPr="00DC716C">
          <w:rPr>
            <w:rFonts w:ascii="Arial" w:hAnsi="Arial" w:cs="Arial"/>
            <w:sz w:val="16"/>
            <w:szCs w:val="16"/>
          </w:rPr>
          <w:fldChar w:fldCharType="separate"/>
        </w:r>
        <w:r w:rsidR="002A5F5E">
          <w:rPr>
            <w:rFonts w:ascii="Arial" w:hAnsi="Arial" w:cs="Arial"/>
            <w:noProof/>
            <w:sz w:val="16"/>
            <w:szCs w:val="16"/>
          </w:rPr>
          <w:t>3</w:t>
        </w:r>
        <w:r w:rsidRPr="00DC716C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823" w:rsidRDefault="00C62823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38519D">
      <w:rPr>
        <w:rFonts w:ascii="Arial" w:hAnsi="Arial" w:cs="Arial"/>
        <w:sz w:val="16"/>
        <w:szCs w:val="16"/>
      </w:rPr>
      <w:t>10</w:t>
    </w:r>
    <w:ins w:id="3" w:author="OM" w:date="2020-02-24T10:13:00Z">
      <w:r w:rsidR="009D0DD6">
        <w:rPr>
          <w:rFonts w:ascii="Arial" w:hAnsi="Arial" w:cs="Arial"/>
          <w:sz w:val="16"/>
          <w:szCs w:val="16"/>
        </w:rPr>
        <w:t>.1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3B8" w:rsidRDefault="00D113B8" w:rsidP="009B44B8">
      <w:pPr>
        <w:spacing w:after="0" w:line="240" w:lineRule="auto"/>
      </w:pPr>
      <w:r>
        <w:separator/>
      </w:r>
    </w:p>
  </w:footnote>
  <w:footnote w:type="continuationSeparator" w:id="0">
    <w:p w:rsidR="00D113B8" w:rsidRDefault="00D113B8" w:rsidP="009B44B8">
      <w:pPr>
        <w:spacing w:after="0" w:line="240" w:lineRule="auto"/>
      </w:pPr>
      <w:r>
        <w:continuationSeparator/>
      </w:r>
    </w:p>
  </w:footnote>
  <w:footnote w:id="1">
    <w:p w:rsidR="003C141E" w:rsidRPr="00323FF3" w:rsidRDefault="003C141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996C64"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83042E" w:rsidRPr="00323FF3" w:rsidRDefault="0083042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9E7FE9" w:rsidRPr="00323FF3">
        <w:rPr>
          <w:rFonts w:ascii="Arial" w:hAnsi="Arial" w:cs="Arial"/>
          <w:sz w:val="16"/>
          <w:szCs w:val="16"/>
        </w:rPr>
        <w:t>Kapitola 2.4.3.2</w:t>
      </w:r>
      <w:r w:rsidR="00F0092F" w:rsidRPr="00323FF3">
        <w:rPr>
          <w:rFonts w:ascii="Arial" w:hAnsi="Arial" w:cs="Arial"/>
          <w:sz w:val="16"/>
          <w:szCs w:val="16"/>
        </w:rPr>
        <w:t xml:space="preserve"> ods.</w:t>
      </w:r>
      <w:r w:rsidRPr="00323FF3">
        <w:rPr>
          <w:rFonts w:ascii="Arial" w:hAnsi="Arial" w:cs="Arial"/>
          <w:sz w:val="16"/>
          <w:szCs w:val="16"/>
        </w:rPr>
        <w:t xml:space="preserve"> 1 Systému riadenia EŠIF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3">
    <w:p w:rsidR="006647CF" w:rsidRPr="00323FF3" w:rsidRDefault="006647CF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E55862" w:rsidRPr="00323FF3">
        <w:rPr>
          <w:rFonts w:ascii="Arial" w:hAnsi="Arial" w:cs="Arial"/>
          <w:sz w:val="16"/>
          <w:szCs w:val="16"/>
        </w:rPr>
        <w:t>Udelenie hodnoty ,,</w:t>
      </w:r>
      <w:r w:rsidR="006909F8">
        <w:rPr>
          <w:rFonts w:ascii="Arial" w:hAnsi="Arial" w:cs="Arial"/>
          <w:sz w:val="16"/>
          <w:szCs w:val="16"/>
        </w:rPr>
        <w:t>nie (</w:t>
      </w:r>
      <w:r w:rsidR="00E55862" w:rsidRPr="00323FF3">
        <w:rPr>
          <w:rFonts w:ascii="Arial" w:hAnsi="Arial" w:cs="Arial"/>
          <w:sz w:val="16"/>
          <w:szCs w:val="16"/>
        </w:rPr>
        <w:t>0</w:t>
      </w:r>
      <w:r w:rsidR="006909F8">
        <w:rPr>
          <w:rFonts w:ascii="Arial" w:hAnsi="Arial" w:cs="Arial"/>
          <w:sz w:val="16"/>
          <w:szCs w:val="16"/>
        </w:rPr>
        <w:t>)</w:t>
      </w:r>
      <w:r w:rsidR="00E55862" w:rsidRPr="00323FF3">
        <w:rPr>
          <w:rFonts w:ascii="Arial" w:hAnsi="Arial" w:cs="Arial"/>
          <w:sz w:val="16"/>
          <w:szCs w:val="16"/>
        </w:rPr>
        <w:t xml:space="preserve">“ znamená nesplnenie vylučujúceho hodnotiaceho kritéria a teda nesplnenie podmienky poskytnutia príspevku, t.j. nesplnenie kritérií na výber projektov. </w:t>
      </w:r>
    </w:p>
  </w:footnote>
  <w:footnote w:id="4">
    <w:p w:rsidR="00695365" w:rsidRPr="00323FF3" w:rsidRDefault="00695365" w:rsidP="00A66794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</w:t>
      </w:r>
      <w:r w:rsidR="00617828">
        <w:rPr>
          <w:rFonts w:ascii="Arial" w:hAnsi="Arial" w:cs="Arial"/>
          <w:sz w:val="16"/>
          <w:szCs w:val="16"/>
        </w:rPr>
        <w:t xml:space="preserve">vylučovacieho </w:t>
      </w:r>
      <w:r w:rsidRPr="00323FF3">
        <w:rPr>
          <w:rFonts w:ascii="Arial" w:hAnsi="Arial" w:cs="Arial"/>
          <w:sz w:val="16"/>
          <w:szCs w:val="16"/>
        </w:rPr>
        <w:t xml:space="preserve">kritéria a prideleného počtu bodov </w:t>
      </w:r>
      <w:r w:rsidR="009E7FE9" w:rsidRPr="00323FF3">
        <w:rPr>
          <w:rFonts w:ascii="Arial" w:hAnsi="Arial" w:cs="Arial"/>
          <w:sz w:val="16"/>
          <w:szCs w:val="16"/>
        </w:rPr>
        <w:t xml:space="preserve">(pri bodovaných hodnotiacich kritériách) </w:t>
      </w:r>
      <w:r w:rsidRPr="00323FF3">
        <w:rPr>
          <w:rFonts w:ascii="Arial" w:hAnsi="Arial" w:cs="Arial"/>
          <w:sz w:val="16"/>
          <w:szCs w:val="16"/>
        </w:rPr>
        <w:t>zo strany odborných hodnotiteľov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5">
    <w:p w:rsidR="001E1B69" w:rsidRDefault="001E1B69" w:rsidP="003F63D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A869C7">
        <w:rPr>
          <w:rFonts w:ascii="Arial" w:hAnsi="Arial" w:cs="Arial"/>
          <w:sz w:val="16"/>
          <w:szCs w:val="16"/>
        </w:rPr>
        <w:t xml:space="preserve">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BD045E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9F1903">
        <w:rPr>
          <w:rFonts w:ascii="Arial" w:hAnsi="Arial" w:cs="Arial"/>
          <w:sz w:val="16"/>
          <w:szCs w:val="16"/>
        </w:rPr>
        <w:t xml:space="preserve">právne </w:t>
      </w:r>
      <w:r w:rsidR="00BD045E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ins w:id="0" w:author="OM" w:date="2020-02-28T08:54:00Z">
        <w:r w:rsidR="002A5F5E" w:rsidRPr="002A5F5E">
          <w:rPr>
            <w:rFonts w:ascii="Arial" w:hAnsi="Arial" w:cs="Arial"/>
            <w:sz w:val="16"/>
            <w:szCs w:val="16"/>
          </w:rPr>
          <w:t xml:space="preserve"> </w:t>
        </w:r>
        <w:r w:rsidR="002A5F5E" w:rsidRPr="005F5D49">
          <w:rPr>
            <w:rFonts w:ascii="Arial" w:hAnsi="Arial" w:cs="Arial"/>
            <w:sz w:val="16"/>
            <w:szCs w:val="16"/>
          </w:rPr>
  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  </w:r>
      </w:ins>
      <w:bookmarkStart w:id="1" w:name="_GoBack"/>
      <w:bookmarkEnd w:id="1"/>
    </w:p>
  </w:footnote>
  <w:footnote w:id="6">
    <w:p w:rsidR="0075655F" w:rsidRPr="00323FF3" w:rsidRDefault="0075655F" w:rsidP="007565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7">
    <w:p w:rsidR="0075655F" w:rsidRPr="00323FF3" w:rsidRDefault="0075655F" w:rsidP="007565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8">
    <w:p w:rsidR="0075655F" w:rsidRPr="009F1B0E" w:rsidRDefault="0075655F" w:rsidP="007565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927AAF" w:rsidRPr="00927AAF">
        <w:rPr>
          <w:rFonts w:ascii="Arial" w:hAnsi="Arial" w:cs="Arial"/>
          <w:sz w:val="16"/>
          <w:szCs w:val="16"/>
        </w:rPr>
        <w:t xml:space="preserve"> </w:t>
      </w:r>
      <w:r w:rsidR="00927AAF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9">
    <w:p w:rsidR="005C32B5" w:rsidRDefault="005C32B5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0">
    <w:p w:rsidR="00D3316A" w:rsidRDefault="00D3316A" w:rsidP="00D3316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1">
    <w:p w:rsidR="005E47CF" w:rsidRPr="009F1B0E" w:rsidRDefault="005E47CF" w:rsidP="005E47C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2">
    <w:p w:rsidR="005E47CF" w:rsidRPr="009F1B0E" w:rsidRDefault="005E47CF" w:rsidP="005E47C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3">
    <w:p w:rsidR="005C32B5" w:rsidRDefault="005C32B5" w:rsidP="005C32B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992D70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992D70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4">
    <w:p w:rsidR="005C32B5" w:rsidRDefault="005C32B5" w:rsidP="005C32B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19D" w:rsidRDefault="0038519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19D" w:rsidRDefault="0038519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BA5" w:rsidRDefault="006D5E2A" w:rsidP="00B95BA5">
    <w:pPr>
      <w:pStyle w:val="Hlavika"/>
      <w:tabs>
        <w:tab w:val="left" w:pos="1977"/>
      </w:tabs>
      <w:ind w:firstLine="1977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5B22499" wp14:editId="3E32C7DD">
          <wp:simplePos x="0" y="0"/>
          <wp:positionH relativeFrom="column">
            <wp:posOffset>7449820</wp:posOffset>
          </wp:positionH>
          <wp:positionV relativeFrom="paragraph">
            <wp:posOffset>96520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8" name="Obrázok 18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14E8C" w:rsidRDefault="00714E8C" w:rsidP="00714E8C">
    <w:pPr>
      <w:pStyle w:val="Hlavika"/>
      <w:tabs>
        <w:tab w:val="left" w:pos="1977"/>
        <w:tab w:val="left" w:pos="2775"/>
      </w:tabs>
      <w:ind w:firstLine="1977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MetaNormal-Roman" w:hAnsi="MetaNormal-Roman"/>
        <w:noProof/>
      </w:rPr>
      <w:drawing>
        <wp:anchor distT="0" distB="0" distL="114300" distR="114300" simplePos="0" relativeHeight="251661312" behindDoc="0" locked="0" layoutInCell="1" allowOverlap="1" wp14:anchorId="3D2A51A9" wp14:editId="1B8B9B36">
          <wp:simplePos x="0" y="0"/>
          <wp:positionH relativeFrom="column">
            <wp:posOffset>3747770</wp:posOffset>
          </wp:positionH>
          <wp:positionV relativeFrom="paragraph">
            <wp:posOffset>-238760</wp:posOffset>
          </wp:positionV>
          <wp:extent cx="1226820" cy="755015"/>
          <wp:effectExtent l="0" t="0" r="0" b="6985"/>
          <wp:wrapNone/>
          <wp:docPr id="17" name="Picture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755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55CE1FC9" wp14:editId="5FA6528F">
          <wp:simplePos x="0" y="0"/>
          <wp:positionH relativeFrom="column">
            <wp:posOffset>10795</wp:posOffset>
          </wp:positionH>
          <wp:positionV relativeFrom="paragraph">
            <wp:posOffset>-93980</wp:posOffset>
          </wp:positionV>
          <wp:extent cx="558800" cy="471170"/>
          <wp:effectExtent l="0" t="0" r="0" b="5080"/>
          <wp:wrapTight wrapText="bothSides">
            <wp:wrapPolygon edited="0">
              <wp:start x="2209" y="0"/>
              <wp:lineTo x="0" y="13973"/>
              <wp:lineTo x="0" y="19213"/>
              <wp:lineTo x="4418" y="20960"/>
              <wp:lineTo x="16200" y="20960"/>
              <wp:lineTo x="20618" y="19213"/>
              <wp:lineTo x="20618" y="13973"/>
              <wp:lineTo x="16936" y="13973"/>
              <wp:lineTo x="19145" y="9606"/>
              <wp:lineTo x="18409" y="0"/>
              <wp:lineTo x="2209" y="0"/>
            </wp:wrapPolygon>
          </wp:wrapTight>
          <wp:docPr id="19" name="Obrázok 19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  <w:p w:rsidR="00714E8C" w:rsidRDefault="00714E8C" w:rsidP="00714E8C">
    <w:pPr>
      <w:pStyle w:val="Hlavika"/>
      <w:tabs>
        <w:tab w:val="clear" w:pos="9072"/>
        <w:tab w:val="left" w:pos="825"/>
        <w:tab w:val="left" w:pos="1545"/>
        <w:tab w:val="left" w:pos="2160"/>
        <w:tab w:val="left" w:pos="9059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714E8C" w:rsidRDefault="00714E8C" w:rsidP="00714E8C">
    <w:pPr>
      <w:pStyle w:val="Hlavika"/>
    </w:pPr>
    <w:r w:rsidRPr="005D6A9C">
      <w:tab/>
    </w:r>
    <w:r w:rsidRPr="005D6A9C">
      <w:tab/>
    </w:r>
  </w:p>
  <w:p w:rsidR="007E7961" w:rsidRDefault="007E796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1BCD"/>
    <w:rsid w:val="00011536"/>
    <w:rsid w:val="00012F4E"/>
    <w:rsid w:val="00016B9C"/>
    <w:rsid w:val="00024EB5"/>
    <w:rsid w:val="00036A31"/>
    <w:rsid w:val="0004578B"/>
    <w:rsid w:val="00055EFA"/>
    <w:rsid w:val="0005646C"/>
    <w:rsid w:val="000573D1"/>
    <w:rsid w:val="000614E5"/>
    <w:rsid w:val="00062525"/>
    <w:rsid w:val="00071B7E"/>
    <w:rsid w:val="00076BF7"/>
    <w:rsid w:val="000868B3"/>
    <w:rsid w:val="000C53F2"/>
    <w:rsid w:val="000D39BE"/>
    <w:rsid w:val="000E371D"/>
    <w:rsid w:val="000E7463"/>
    <w:rsid w:val="000F3D3D"/>
    <w:rsid w:val="00105536"/>
    <w:rsid w:val="0010760D"/>
    <w:rsid w:val="00116FE7"/>
    <w:rsid w:val="00125DC4"/>
    <w:rsid w:val="00150AF0"/>
    <w:rsid w:val="00154F86"/>
    <w:rsid w:val="00156D99"/>
    <w:rsid w:val="00167CDA"/>
    <w:rsid w:val="001941BE"/>
    <w:rsid w:val="00196869"/>
    <w:rsid w:val="00197270"/>
    <w:rsid w:val="001B3EF8"/>
    <w:rsid w:val="001D0526"/>
    <w:rsid w:val="001E1B69"/>
    <w:rsid w:val="0022265F"/>
    <w:rsid w:val="002452DA"/>
    <w:rsid w:val="0024799D"/>
    <w:rsid w:val="00263DEB"/>
    <w:rsid w:val="00285341"/>
    <w:rsid w:val="002A0D79"/>
    <w:rsid w:val="002A5F5E"/>
    <w:rsid w:val="002B480E"/>
    <w:rsid w:val="002B6093"/>
    <w:rsid w:val="002B60FE"/>
    <w:rsid w:val="002B7C9C"/>
    <w:rsid w:val="002C2033"/>
    <w:rsid w:val="002C2724"/>
    <w:rsid w:val="002E499D"/>
    <w:rsid w:val="003156CE"/>
    <w:rsid w:val="00317176"/>
    <w:rsid w:val="00323FF3"/>
    <w:rsid w:val="003377A7"/>
    <w:rsid w:val="003413E7"/>
    <w:rsid w:val="00363343"/>
    <w:rsid w:val="0038519D"/>
    <w:rsid w:val="003A353A"/>
    <w:rsid w:val="003A5C6F"/>
    <w:rsid w:val="003C141E"/>
    <w:rsid w:val="003C2AC6"/>
    <w:rsid w:val="003F5576"/>
    <w:rsid w:val="003F63D8"/>
    <w:rsid w:val="0040193D"/>
    <w:rsid w:val="004072C4"/>
    <w:rsid w:val="00445EC5"/>
    <w:rsid w:val="004748A9"/>
    <w:rsid w:val="004841E3"/>
    <w:rsid w:val="004C16E7"/>
    <w:rsid w:val="004D176E"/>
    <w:rsid w:val="0051190E"/>
    <w:rsid w:val="00513C0A"/>
    <w:rsid w:val="00517659"/>
    <w:rsid w:val="005349B4"/>
    <w:rsid w:val="005435C3"/>
    <w:rsid w:val="005503DB"/>
    <w:rsid w:val="00576E70"/>
    <w:rsid w:val="0059072E"/>
    <w:rsid w:val="00594104"/>
    <w:rsid w:val="00597067"/>
    <w:rsid w:val="005B1E08"/>
    <w:rsid w:val="005C0B4B"/>
    <w:rsid w:val="005C32B5"/>
    <w:rsid w:val="005C7F16"/>
    <w:rsid w:val="005D16C2"/>
    <w:rsid w:val="005D7EE2"/>
    <w:rsid w:val="005E47CF"/>
    <w:rsid w:val="0060163A"/>
    <w:rsid w:val="00617828"/>
    <w:rsid w:val="00621D80"/>
    <w:rsid w:val="00625B29"/>
    <w:rsid w:val="006267ED"/>
    <w:rsid w:val="006300A5"/>
    <w:rsid w:val="0063252F"/>
    <w:rsid w:val="00640198"/>
    <w:rsid w:val="006426D5"/>
    <w:rsid w:val="00645C7C"/>
    <w:rsid w:val="006636D2"/>
    <w:rsid w:val="00663AAC"/>
    <w:rsid w:val="006647CF"/>
    <w:rsid w:val="006837C5"/>
    <w:rsid w:val="006909F8"/>
    <w:rsid w:val="00695365"/>
    <w:rsid w:val="006A08A6"/>
    <w:rsid w:val="006A0FA0"/>
    <w:rsid w:val="006A3114"/>
    <w:rsid w:val="006D149B"/>
    <w:rsid w:val="006D5E2A"/>
    <w:rsid w:val="00700482"/>
    <w:rsid w:val="0070283F"/>
    <w:rsid w:val="00712611"/>
    <w:rsid w:val="00712F7D"/>
    <w:rsid w:val="00714E8C"/>
    <w:rsid w:val="00734B73"/>
    <w:rsid w:val="00753B58"/>
    <w:rsid w:val="0075655F"/>
    <w:rsid w:val="00762D03"/>
    <w:rsid w:val="007736B4"/>
    <w:rsid w:val="007738B3"/>
    <w:rsid w:val="0077709F"/>
    <w:rsid w:val="00780DA6"/>
    <w:rsid w:val="007D4DD4"/>
    <w:rsid w:val="007D61AF"/>
    <w:rsid w:val="007E7961"/>
    <w:rsid w:val="007F4A58"/>
    <w:rsid w:val="00814754"/>
    <w:rsid w:val="00814F9D"/>
    <w:rsid w:val="0083042E"/>
    <w:rsid w:val="0084329B"/>
    <w:rsid w:val="00860CE0"/>
    <w:rsid w:val="00867EE9"/>
    <w:rsid w:val="0087178B"/>
    <w:rsid w:val="008A7DBF"/>
    <w:rsid w:val="008D0A2A"/>
    <w:rsid w:val="008D259A"/>
    <w:rsid w:val="00906DC7"/>
    <w:rsid w:val="009175AF"/>
    <w:rsid w:val="00927AAF"/>
    <w:rsid w:val="00944BAA"/>
    <w:rsid w:val="00965BFD"/>
    <w:rsid w:val="00977107"/>
    <w:rsid w:val="0098005C"/>
    <w:rsid w:val="00990254"/>
    <w:rsid w:val="00992D70"/>
    <w:rsid w:val="00996C64"/>
    <w:rsid w:val="009A73BC"/>
    <w:rsid w:val="009B0A13"/>
    <w:rsid w:val="009B44B8"/>
    <w:rsid w:val="009C39EC"/>
    <w:rsid w:val="009D0DD6"/>
    <w:rsid w:val="009E7FE9"/>
    <w:rsid w:val="009F1903"/>
    <w:rsid w:val="009F1B0E"/>
    <w:rsid w:val="009F3D26"/>
    <w:rsid w:val="009F3E7D"/>
    <w:rsid w:val="00A0011D"/>
    <w:rsid w:val="00A07B8E"/>
    <w:rsid w:val="00A17D46"/>
    <w:rsid w:val="00A207AB"/>
    <w:rsid w:val="00A20F6F"/>
    <w:rsid w:val="00A31909"/>
    <w:rsid w:val="00A400CE"/>
    <w:rsid w:val="00A601A7"/>
    <w:rsid w:val="00A634E1"/>
    <w:rsid w:val="00A64E0E"/>
    <w:rsid w:val="00A66794"/>
    <w:rsid w:val="00A72107"/>
    <w:rsid w:val="00A80A00"/>
    <w:rsid w:val="00A83B90"/>
    <w:rsid w:val="00A853A5"/>
    <w:rsid w:val="00A869C7"/>
    <w:rsid w:val="00A9035D"/>
    <w:rsid w:val="00A93A95"/>
    <w:rsid w:val="00AC6DAF"/>
    <w:rsid w:val="00AD14B0"/>
    <w:rsid w:val="00AF129E"/>
    <w:rsid w:val="00B00F57"/>
    <w:rsid w:val="00B035AD"/>
    <w:rsid w:val="00B2461A"/>
    <w:rsid w:val="00B3058E"/>
    <w:rsid w:val="00B341AC"/>
    <w:rsid w:val="00B50A6D"/>
    <w:rsid w:val="00B60573"/>
    <w:rsid w:val="00B6172E"/>
    <w:rsid w:val="00B66F4A"/>
    <w:rsid w:val="00B81739"/>
    <w:rsid w:val="00B81782"/>
    <w:rsid w:val="00B95BA5"/>
    <w:rsid w:val="00BB4138"/>
    <w:rsid w:val="00BD045E"/>
    <w:rsid w:val="00BE764E"/>
    <w:rsid w:val="00C05D70"/>
    <w:rsid w:val="00C4177B"/>
    <w:rsid w:val="00C41E42"/>
    <w:rsid w:val="00C571C4"/>
    <w:rsid w:val="00C62823"/>
    <w:rsid w:val="00C910BF"/>
    <w:rsid w:val="00C94A5B"/>
    <w:rsid w:val="00CA0B71"/>
    <w:rsid w:val="00CA39A3"/>
    <w:rsid w:val="00CB4BAD"/>
    <w:rsid w:val="00CC7D70"/>
    <w:rsid w:val="00CE0D6E"/>
    <w:rsid w:val="00CF1BE0"/>
    <w:rsid w:val="00CF63F3"/>
    <w:rsid w:val="00D0779C"/>
    <w:rsid w:val="00D113B8"/>
    <w:rsid w:val="00D14CF2"/>
    <w:rsid w:val="00D3316A"/>
    <w:rsid w:val="00D579BA"/>
    <w:rsid w:val="00D73C78"/>
    <w:rsid w:val="00D865D3"/>
    <w:rsid w:val="00D90524"/>
    <w:rsid w:val="00DB3D85"/>
    <w:rsid w:val="00DB46B0"/>
    <w:rsid w:val="00DC3A27"/>
    <w:rsid w:val="00DC716C"/>
    <w:rsid w:val="00DE6856"/>
    <w:rsid w:val="00DF3226"/>
    <w:rsid w:val="00E1266C"/>
    <w:rsid w:val="00E1543C"/>
    <w:rsid w:val="00E3284D"/>
    <w:rsid w:val="00E32EBC"/>
    <w:rsid w:val="00E52A48"/>
    <w:rsid w:val="00E55862"/>
    <w:rsid w:val="00E9249D"/>
    <w:rsid w:val="00EB011B"/>
    <w:rsid w:val="00EB1FDC"/>
    <w:rsid w:val="00ED45FB"/>
    <w:rsid w:val="00F0092F"/>
    <w:rsid w:val="00F12F08"/>
    <w:rsid w:val="00F147E9"/>
    <w:rsid w:val="00F24DF9"/>
    <w:rsid w:val="00F34376"/>
    <w:rsid w:val="00F5058C"/>
    <w:rsid w:val="00F72158"/>
    <w:rsid w:val="00F77B50"/>
    <w:rsid w:val="00F80307"/>
    <w:rsid w:val="00F84B30"/>
    <w:rsid w:val="00F9627D"/>
    <w:rsid w:val="00FB0AB2"/>
    <w:rsid w:val="00FC2EA4"/>
    <w:rsid w:val="00FD028A"/>
    <w:rsid w:val="00FD70B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5:docId w15:val="{3CE5D623-6813-430F-A683-75E852E5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6">
    <w:name w:val="Table Grid6"/>
    <w:basedOn w:val="Normlnatabuka"/>
    <w:next w:val="Mriekatabuky"/>
    <w:uiPriority w:val="39"/>
    <w:rsid w:val="00DE68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5E4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B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1A0272" w:rsidP="001A0272">
          <w:pPr>
            <w:pStyle w:val="A7B06D14402A48A9B069E6EF71A91B90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ED0F74B7D744B42BC0289F980323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2292E6-CBCB-4906-B170-8C8063DF284E}"/>
      </w:docPartPr>
      <w:docPartBody>
        <w:p w:rsidR="00020CF9" w:rsidRDefault="001A0272" w:rsidP="001A0272">
          <w:pPr>
            <w:pStyle w:val="8ED0F74B7D744B42BC0289F980323C87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DBDB2C26F2442F0A40B60A2813D87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D93C80-694E-4FEB-8D7F-9BE7F82DF6EE}"/>
      </w:docPartPr>
      <w:docPartBody>
        <w:p w:rsidR="002D00E9" w:rsidRDefault="00B2325E" w:rsidP="00B2325E">
          <w:pPr>
            <w:pStyle w:val="7DBDB2C26F2442F0A40B60A2813D87D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8E348BD0FEF4EEBB6643082D3670A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C4ED27-77C1-4A59-ACE2-1E3DC8ACB6AC}"/>
      </w:docPartPr>
      <w:docPartBody>
        <w:p w:rsidR="002D00E9" w:rsidRDefault="00B2325E" w:rsidP="00B2325E">
          <w:pPr>
            <w:pStyle w:val="08E348BD0FEF4EEBB6643082D3670A7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364650E2BE9404FA6D68DA529159F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1E44D8-A50C-4F6B-9990-7C6C6BFBA24F}"/>
      </w:docPartPr>
      <w:docPartBody>
        <w:p w:rsidR="002D00E9" w:rsidRDefault="00B2325E" w:rsidP="00B2325E">
          <w:pPr>
            <w:pStyle w:val="0364650E2BE9404FA6D68DA529159FA8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125F7B37F214454EB85D274A23925B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16CAF0-3DB7-462C-AAC6-20731C146C06}"/>
      </w:docPartPr>
      <w:docPartBody>
        <w:p w:rsidR="00FC23BE" w:rsidRDefault="00A26BCB" w:rsidP="00A26BCB">
          <w:pPr>
            <w:pStyle w:val="125F7B37F214454EB85D274A23925B7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E3FAA09D07B4E57BFE89CA9CCE0B4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D55664-866C-4679-9534-EA77C315FF71}"/>
      </w:docPartPr>
      <w:docPartBody>
        <w:p w:rsidR="00FC23BE" w:rsidRDefault="00A26BCB" w:rsidP="00A26BCB">
          <w:pPr>
            <w:pStyle w:val="6E3FAA09D07B4E57BFE89CA9CCE0B49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CF49BD1EBB74ABAA800EAFA1A59E4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596092-78E6-4097-A0A6-737155F3E1BA}"/>
      </w:docPartPr>
      <w:docPartBody>
        <w:p w:rsidR="00FC23BE" w:rsidRDefault="00A26BCB" w:rsidP="00A26BCB">
          <w:pPr>
            <w:pStyle w:val="7CF49BD1EBB74ABAA800EAFA1A59E4AD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D9E40F2A6DB4FB488B9CAE8354561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F3C7A4-B709-4617-A120-E5368D41B7C6}"/>
      </w:docPartPr>
      <w:docPartBody>
        <w:p w:rsidR="00FC23BE" w:rsidRDefault="00A26BCB" w:rsidP="00A26BCB">
          <w:pPr>
            <w:pStyle w:val="DD9E40F2A6DB4FB488B9CAE835456134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38DC43C81A6435293DAF7DACAA4EC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5205BE-F518-4A4B-8283-7626CD45BC77}"/>
      </w:docPartPr>
      <w:docPartBody>
        <w:p w:rsidR="00FC23BE" w:rsidRDefault="00A26BCB" w:rsidP="00A26BCB">
          <w:pPr>
            <w:pStyle w:val="538DC43C81A6435293DAF7DACAA4EC6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C0CBA322A5F4764BA671556C9B212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6B8FD1-8ADC-4885-B40F-8F7F37AF0EAD}"/>
      </w:docPartPr>
      <w:docPartBody>
        <w:p w:rsidR="00FC23BE" w:rsidRDefault="00A26BCB" w:rsidP="00A26BCB">
          <w:pPr>
            <w:pStyle w:val="7C0CBA322A5F4764BA671556C9B2122C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29FB"/>
    <w:rsid w:val="00020CF9"/>
    <w:rsid w:val="0002529E"/>
    <w:rsid w:val="000404A3"/>
    <w:rsid w:val="001516E2"/>
    <w:rsid w:val="001531F8"/>
    <w:rsid w:val="00160641"/>
    <w:rsid w:val="00166518"/>
    <w:rsid w:val="001A0272"/>
    <w:rsid w:val="001F0A1A"/>
    <w:rsid w:val="00225E65"/>
    <w:rsid w:val="002429E6"/>
    <w:rsid w:val="002A2439"/>
    <w:rsid w:val="002D00E9"/>
    <w:rsid w:val="003709D3"/>
    <w:rsid w:val="00372018"/>
    <w:rsid w:val="003A42BD"/>
    <w:rsid w:val="003D7419"/>
    <w:rsid w:val="004306E3"/>
    <w:rsid w:val="004B3767"/>
    <w:rsid w:val="004D74F0"/>
    <w:rsid w:val="004E1946"/>
    <w:rsid w:val="004E4CE2"/>
    <w:rsid w:val="004F370C"/>
    <w:rsid w:val="0051086C"/>
    <w:rsid w:val="00577AE5"/>
    <w:rsid w:val="00587590"/>
    <w:rsid w:val="006257B8"/>
    <w:rsid w:val="00626DE7"/>
    <w:rsid w:val="00641E8C"/>
    <w:rsid w:val="00660A8B"/>
    <w:rsid w:val="006B079A"/>
    <w:rsid w:val="006B7C2C"/>
    <w:rsid w:val="006C35E4"/>
    <w:rsid w:val="00706594"/>
    <w:rsid w:val="007139CA"/>
    <w:rsid w:val="007209A9"/>
    <w:rsid w:val="00764B0E"/>
    <w:rsid w:val="00773249"/>
    <w:rsid w:val="007755A0"/>
    <w:rsid w:val="008333F7"/>
    <w:rsid w:val="00882C39"/>
    <w:rsid w:val="008C4614"/>
    <w:rsid w:val="00A1491B"/>
    <w:rsid w:val="00A26BCB"/>
    <w:rsid w:val="00A623AF"/>
    <w:rsid w:val="00A85B5A"/>
    <w:rsid w:val="00B0371F"/>
    <w:rsid w:val="00B2325E"/>
    <w:rsid w:val="00B351EF"/>
    <w:rsid w:val="00B37875"/>
    <w:rsid w:val="00B61C2D"/>
    <w:rsid w:val="00B75FB5"/>
    <w:rsid w:val="00B82639"/>
    <w:rsid w:val="00BC2E5A"/>
    <w:rsid w:val="00C26453"/>
    <w:rsid w:val="00C4158A"/>
    <w:rsid w:val="00CA295A"/>
    <w:rsid w:val="00CB5B7A"/>
    <w:rsid w:val="00CC6FFA"/>
    <w:rsid w:val="00CD05DF"/>
    <w:rsid w:val="00D03BF5"/>
    <w:rsid w:val="00D2059F"/>
    <w:rsid w:val="00D77C82"/>
    <w:rsid w:val="00DC5BA3"/>
    <w:rsid w:val="00DD0B39"/>
    <w:rsid w:val="00E067C1"/>
    <w:rsid w:val="00E16E1C"/>
    <w:rsid w:val="00E2451B"/>
    <w:rsid w:val="00E60C37"/>
    <w:rsid w:val="00E62DBF"/>
    <w:rsid w:val="00EB1B6B"/>
    <w:rsid w:val="00ED701D"/>
    <w:rsid w:val="00F042BB"/>
    <w:rsid w:val="00F20C19"/>
    <w:rsid w:val="00F43437"/>
    <w:rsid w:val="00F704B5"/>
    <w:rsid w:val="00F73BD6"/>
    <w:rsid w:val="00FC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26BCB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79CD735BDBC84D5284932E1F1CD2DFA1">
    <w:name w:val="79CD735BDBC84D5284932E1F1CD2DFA1"/>
    <w:rsid w:val="00E2451B"/>
  </w:style>
  <w:style w:type="paragraph" w:customStyle="1" w:styleId="95C99D211C7D46CAAF8750319036BE45">
    <w:name w:val="95C99D211C7D46CAAF8750319036BE45"/>
    <w:rsid w:val="00E2451B"/>
  </w:style>
  <w:style w:type="paragraph" w:customStyle="1" w:styleId="B5E9442352EC4A669A05CA5DB759EA0F">
    <w:name w:val="B5E9442352EC4A669A05CA5DB759EA0F"/>
    <w:rsid w:val="00E2451B"/>
  </w:style>
  <w:style w:type="paragraph" w:customStyle="1" w:styleId="1B4DC5823EBF441C818B7FD580D9DA44">
    <w:name w:val="1B4DC5823EBF441C818B7FD580D9DA44"/>
    <w:rsid w:val="00E2451B"/>
  </w:style>
  <w:style w:type="paragraph" w:customStyle="1" w:styleId="AD0799C38EA4454488CE80A07AF22F9E">
    <w:name w:val="AD0799C38EA4454488CE80A07AF22F9E"/>
    <w:rsid w:val="00E2451B"/>
  </w:style>
  <w:style w:type="paragraph" w:customStyle="1" w:styleId="CDF7860DCD6E45EAB3FA869C7CBC4413">
    <w:name w:val="CDF7860DCD6E45EAB3FA869C7CBC4413"/>
    <w:rsid w:val="00E2451B"/>
  </w:style>
  <w:style w:type="paragraph" w:customStyle="1" w:styleId="71207A3494EF41BB9F6A5A0DB9F8CD8D">
    <w:name w:val="71207A3494EF41BB9F6A5A0DB9F8CD8D"/>
    <w:rsid w:val="00B0371F"/>
  </w:style>
  <w:style w:type="paragraph" w:customStyle="1" w:styleId="7DBDB2C26F2442F0A40B60A2813D87DD">
    <w:name w:val="7DBDB2C26F2442F0A40B60A2813D87DD"/>
    <w:rsid w:val="00B2325E"/>
  </w:style>
  <w:style w:type="paragraph" w:customStyle="1" w:styleId="08E348BD0FEF4EEBB6643082D3670A77">
    <w:name w:val="08E348BD0FEF4EEBB6643082D3670A77"/>
    <w:rsid w:val="00B2325E"/>
  </w:style>
  <w:style w:type="paragraph" w:customStyle="1" w:styleId="86FB04ECAFAC44D1B9FA8D060A768050">
    <w:name w:val="86FB04ECAFAC44D1B9FA8D060A768050"/>
    <w:rsid w:val="00B2325E"/>
  </w:style>
  <w:style w:type="paragraph" w:customStyle="1" w:styleId="6F1FCE84BAD14702965D1DBC0F9554F0">
    <w:name w:val="6F1FCE84BAD14702965D1DBC0F9554F0"/>
    <w:rsid w:val="00B2325E"/>
  </w:style>
  <w:style w:type="paragraph" w:customStyle="1" w:styleId="2744F661E6D04E4C8DEC30A44CEF2E06">
    <w:name w:val="2744F661E6D04E4C8DEC30A44CEF2E06"/>
    <w:rsid w:val="00B2325E"/>
  </w:style>
  <w:style w:type="paragraph" w:customStyle="1" w:styleId="0364650E2BE9404FA6D68DA529159FA8">
    <w:name w:val="0364650E2BE9404FA6D68DA529159FA8"/>
    <w:rsid w:val="00B2325E"/>
  </w:style>
  <w:style w:type="paragraph" w:customStyle="1" w:styleId="939F39E2FA9945128413FCEB650BDDAF">
    <w:name w:val="939F39E2FA9945128413FCEB650BDDAF"/>
    <w:rsid w:val="00B2325E"/>
  </w:style>
  <w:style w:type="paragraph" w:customStyle="1" w:styleId="31574A8F7BD447C4ACD26C542F736FEC">
    <w:name w:val="31574A8F7BD447C4ACD26C542F736FEC"/>
    <w:rsid w:val="00A26BCB"/>
  </w:style>
  <w:style w:type="paragraph" w:customStyle="1" w:styleId="125F7B37F214454EB85D274A23925B79">
    <w:name w:val="125F7B37F214454EB85D274A23925B79"/>
    <w:rsid w:val="00A26BCB"/>
  </w:style>
  <w:style w:type="paragraph" w:customStyle="1" w:styleId="6E3FAA09D07B4E57BFE89CA9CCE0B49B">
    <w:name w:val="6E3FAA09D07B4E57BFE89CA9CCE0B49B"/>
    <w:rsid w:val="00A26BCB"/>
  </w:style>
  <w:style w:type="paragraph" w:customStyle="1" w:styleId="7CF49BD1EBB74ABAA800EAFA1A59E4AD">
    <w:name w:val="7CF49BD1EBB74ABAA800EAFA1A59E4AD"/>
    <w:rsid w:val="00A26BCB"/>
  </w:style>
  <w:style w:type="paragraph" w:customStyle="1" w:styleId="DD9E40F2A6DB4FB488B9CAE835456134">
    <w:name w:val="DD9E40F2A6DB4FB488B9CAE835456134"/>
    <w:rsid w:val="00A26BCB"/>
  </w:style>
  <w:style w:type="paragraph" w:customStyle="1" w:styleId="538DC43C81A6435293DAF7DACAA4EC67">
    <w:name w:val="538DC43C81A6435293DAF7DACAA4EC67"/>
    <w:rsid w:val="00A26BCB"/>
  </w:style>
  <w:style w:type="paragraph" w:customStyle="1" w:styleId="7C0CBA322A5F4764BA671556C9B2122C">
    <w:name w:val="7C0CBA322A5F4764BA671556C9B2122C"/>
    <w:rsid w:val="00A26B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73C99-5229-493C-8F2A-DEA402371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556</Words>
  <Characters>3174</Characters>
  <Application>Microsoft Office Word</Application>
  <DocSecurity>0</DocSecurity>
  <Lines>26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3723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32</cp:revision>
  <cp:lastPrinted>2017-11-27T07:58:00Z</cp:lastPrinted>
  <dcterms:created xsi:type="dcterms:W3CDTF">2017-10-24T14:14:00Z</dcterms:created>
  <dcterms:modified xsi:type="dcterms:W3CDTF">2020-02-28T07:54:00Z</dcterms:modified>
</cp:coreProperties>
</file>